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164F77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164F77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667AF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164F77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604F8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04F84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Aplikacija za odmor</w:t>
            </w:r>
            <w:r w:rsidRPr="00604F84" w:rsidDel="00604F84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164F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667AF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Zdravlje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164F77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0C6A6D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C6A6D">
              <w:rPr>
                <w:color w:val="231F20"/>
              </w:rPr>
              <w:t>osr A 3.1. Razvija sliku o sebi.</w:t>
            </w:r>
          </w:p>
          <w:p w:rsidR="00000000" w:rsidRDefault="000C6A6D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C6A6D">
              <w:rPr>
                <w:color w:val="231F20"/>
              </w:rPr>
              <w:t>osr A 3.2. Upravlja svojim emocijama i ponašanjem</w:t>
            </w:r>
          </w:p>
          <w:p w:rsidR="00000000" w:rsidRDefault="000C6A6D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C6A6D">
              <w:rPr>
                <w:color w:val="231F20"/>
              </w:rPr>
              <w:t>A.3.1.A Pravilno organizira vrijeme za rad i odmor tijekom dana.</w:t>
            </w:r>
          </w:p>
          <w:p w:rsidR="00000000" w:rsidRDefault="000C6A6D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C6A6D">
              <w:rPr>
                <w:color w:val="231F20"/>
              </w:rPr>
              <w:t>ikt A 3.3. Učenik aktivno sudjeluje u oblikovanju vlastitoga sigurnog digitalnog okružja.</w:t>
            </w:r>
          </w:p>
          <w:p w:rsidR="00AA0C99" w:rsidRPr="00037A30" w:rsidRDefault="000C6A6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eastAsia="Times New Roman" w:hAnsi="Times New Roman" w:cs="Times New Roman"/>
                <w:sz w:val="24"/>
                <w:szCs w:val="24"/>
              </w:rPr>
              <w:t>ikt A 3.4. Učenik analizira utjecaj tehnologije na zdravlje i okoliš.</w:t>
            </w:r>
          </w:p>
          <w:p w:rsidR="00037A30" w:rsidRPr="00BE6E03" w:rsidRDefault="000C6A6D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0C6A6D">
              <w:rPr>
                <w:rFonts w:ascii="Times New Roman" w:eastAsia="Times New Roman" w:hAnsi="Times New Roman" w:cs="Times New Roman"/>
                <w:sz w:val="24"/>
                <w:szCs w:val="24"/>
              </w:rPr>
              <w:t>ikt C 3.1. Učenik samostalno provodi jednostavno istraživanje, a uz učiteljevu pomoć složeno istraživanje radi rješavanja problema u digitalnome okružju.</w:t>
            </w:r>
          </w:p>
        </w:tc>
      </w:tr>
      <w:tr w:rsidR="00AA0C99" w:rsidRPr="00FF3B64" w:rsidTr="00164F77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7E1A07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odmor, stres, zdravlje, IKT, san, dnevne obaveze, opuštanje</w:t>
            </w:r>
          </w:p>
        </w:tc>
      </w:tr>
      <w:tr w:rsidR="00AA0C99" w:rsidRPr="00FF3B64" w:rsidTr="00164F77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037A30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PPT-prema prilogu 2, </w:t>
            </w:r>
            <w:r w:rsidR="00855E9C">
              <w:rPr>
                <w:rFonts w:ascii="Times New Roman" w:eastAsia="Times New Roman" w:hAnsi="Times New Roman" w:cs="Times New Roman"/>
                <w:sz w:val="24"/>
                <w:szCs w:val="24"/>
              </w:rPr>
              <w:t>kreda, listić za učenike (Prilog</w:t>
            </w:r>
            <w:r w:rsidR="00332D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855E9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332D48">
              <w:rPr>
                <w:rFonts w:ascii="Times New Roman" w:eastAsia="Times New Roman" w:hAnsi="Times New Roman" w:cs="Times New Roman"/>
                <w:sz w:val="24"/>
                <w:szCs w:val="24"/>
              </w:rPr>
              <w:t>, za učenike: crveni flomaster ili drvena bojica</w:t>
            </w:r>
          </w:p>
        </w:tc>
      </w:tr>
      <w:tr w:rsidR="00AA0C99" w:rsidRPr="00FF3B64" w:rsidTr="00164F77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57349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  <w:r w:rsidR="00582F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7A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04F84" w:rsidRDefault="00667AF4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upoznaje učenike da je cilj sata osvijestiti one stvari koje negativno utječu na njihovu potrebu za odmorom te povezati kako one dugoročno mogu negativno utjecati na njihovo zdravlje. </w:t>
            </w:r>
          </w:p>
          <w:p w:rsidR="00667AF4" w:rsidRDefault="00604F84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je odmor? Pokušaj opisa</w:t>
            </w:r>
            <w:r w:rsidR="00667A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 vrijeme odmora u školi. Jes</w:t>
            </w:r>
            <w:del w:id="0" w:author="sk-mpovalec" w:date="2021-09-15T15:30:00Z">
              <w:r w:rsidR="00667AF4" w:rsidDel="00E62047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t</w:delText>
              </w:r>
            </w:del>
            <w:r w:rsidR="00667A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li u tome trenu </w:t>
            </w:r>
            <w:r w:rsidR="00667A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 stresom? Osjećaš li napetost?</w:t>
            </w:r>
          </w:p>
          <w:p w:rsidR="00667AF4" w:rsidRDefault="00667AF4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A1AE8" w:rsidRDefault="005422B4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00000" w:rsidRDefault="00E62047">
            <w:pPr>
              <w:pStyle w:val="ListParagraph"/>
              <w:numPr>
                <w:ilvl w:val="0"/>
                <w:numId w:val="12"/>
              </w:numPr>
              <w:rPr>
                <w:bCs/>
              </w:rPr>
            </w:pPr>
            <w:ins w:id="1" w:author="sk-mpovalec" w:date="2021-09-15T15:30:00Z">
              <w:r>
                <w:rPr>
                  <w:bCs/>
                </w:rPr>
                <w:t>A</w:t>
              </w:r>
            </w:ins>
            <w:del w:id="2" w:author="sk-mpovalec" w:date="2021-09-15T15:30:00Z">
              <w:r w:rsidR="00975E73" w:rsidDel="00E62047">
                <w:rPr>
                  <w:bCs/>
                </w:rPr>
                <w:delText>a</w:delText>
              </w:r>
            </w:del>
            <w:r w:rsidR="000C6A6D" w:rsidRPr="000C6A6D">
              <w:rPr>
                <w:bCs/>
              </w:rPr>
              <w:t>ktivnost</w:t>
            </w:r>
          </w:p>
          <w:p w:rsidR="00C83166" w:rsidRPr="00C83166" w:rsidRDefault="00195F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31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učenicima dijeli listiće</w:t>
            </w:r>
            <w:del w:id="3" w:author="sk-mpovalec" w:date="2021-09-15T15:30:00Z">
              <w:r w:rsidRPr="00C83166" w:rsidDel="00E62047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.</w:delText>
              </w:r>
            </w:del>
            <w:r w:rsidRPr="00C831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1)</w:t>
            </w:r>
            <w:ins w:id="4" w:author="sk-mpovalec" w:date="2021-09-15T15:30:00Z">
              <w:r w:rsidR="00E62047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  <w:r w:rsidRPr="00C831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Za </w:t>
            </w:r>
            <w:r w:rsidR="007E1A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prvi dio ove</w:t>
            </w:r>
            <w:r w:rsidRPr="00C831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ak</w:t>
            </w:r>
            <w:r w:rsidR="007E1A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tivnosti predviđeno je 5 minuta</w:t>
            </w:r>
            <w:r w:rsidR="00C83166" w:rsidRPr="00C831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83166" w:rsidRDefault="000C6A6D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bCs/>
                <w:sz w:val="24"/>
                <w:szCs w:val="24"/>
              </w:rPr>
              <w:t>Razgovor o pojedinim pojmovima navedenim na listiću, odnosno kako oni mogu negativno utjecati na vrijeme odmo</w:t>
            </w:r>
            <w:r w:rsidR="00DF48DB">
              <w:rPr>
                <w:rFonts w:ascii="Times New Roman" w:hAnsi="Times New Roman" w:cs="Times New Roman"/>
                <w:bCs/>
                <w:sz w:val="24"/>
                <w:szCs w:val="24"/>
              </w:rPr>
              <w:t>ra. Pomoću PPT-a prati pojmove. (Prilog 2)</w:t>
            </w:r>
            <w:ins w:id="5" w:author="sk-mpovalec" w:date="2021-09-15T15:31:00Z"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000000" w:rsidRDefault="00DF48DB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DB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izdvaja korištenje različite informacijsko</w:t>
            </w:r>
            <w:ins w:id="6" w:author="sk-mpovalec" w:date="2021-09-15T15:31:00Z"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-</w:t>
              </w:r>
            </w:ins>
            <w:del w:id="7" w:author="sk-mpovalec" w:date="2021-09-15T15:31:00Z">
              <w:r w:rsidRPr="00DF48DB" w:rsidDel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</w:del>
            <w:r w:rsidRPr="00DF48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komunikacijske tehnologije kao sve češćeg uzročnika nedostatka odmora i sna među učenicima. </w:t>
            </w:r>
          </w:p>
          <w:p w:rsidR="00DF48DB" w:rsidRDefault="00DF48D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Na ploči crta krug unutar kojeg zapisuje ključni pojam „Informacijsko</w:t>
            </w:r>
            <w:ins w:id="8" w:author="sk-mpovalec" w:date="2021-09-15T15:31:00Z"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-</w:t>
              </w:r>
            </w:ins>
            <w:del w:id="9" w:author="sk-mpovalec" w:date="2021-09-15T15:31:00Z">
              <w:r w:rsidRPr="00DF48DB" w:rsidDel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</w:del>
            <w:r w:rsidRPr="00DF48DB">
              <w:rPr>
                <w:rFonts w:ascii="Times New Roman" w:hAnsi="Times New Roman" w:cs="Times New Roman"/>
                <w:bCs/>
                <w:sz w:val="24"/>
                <w:szCs w:val="24"/>
              </w:rPr>
              <w:t>komunikacijska tehnologija</w:t>
            </w:r>
            <w:del w:id="10" w:author="sk-mpovalec" w:date="2021-09-15T15:31:00Z">
              <w:r w:rsidRPr="00DF48DB" w:rsidDel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“. </w:delText>
              </w:r>
            </w:del>
            <w:ins w:id="11" w:author="sk-mpovalec" w:date="2021-09-15T15:31:00Z"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E62047" w:rsidRPr="00DF48DB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. </w:t>
              </w:r>
            </w:ins>
            <w:r w:rsidRPr="00DF48DB">
              <w:rPr>
                <w:rFonts w:ascii="Times New Roman" w:hAnsi="Times New Roman" w:cs="Times New Roman"/>
                <w:bCs/>
                <w:sz w:val="24"/>
                <w:szCs w:val="24"/>
              </w:rPr>
              <w:t>Koji nam uređaji služe za dolazak do različitih informacija? U razgovoru s učenicima dolazi do informacija koje sve aplikacije učenici imaju na svojim mobitelima, tabletama i računalima te za što im koriste. Razgovaraju o tome k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oliko dnevno koriste određenu aplikaciju te koliko ukupno vremena provode uz neki od uređaja.</w:t>
            </w:r>
            <w:r w:rsidRPr="00DF48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Razrednik/razrednica zapisuje na ploču neke od aplikacija kojima se učenici koriste.</w:t>
            </w:r>
          </w:p>
          <w:p w:rsidR="00DF48DB" w:rsidRDefault="00DF48D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poziva učenike da razmisle o tome jesu li mogli vrijeme provedeno uz mobitel, tablet ili računalo provesti na neki drugi način. Učenici navode neke druge aktivnosti. </w:t>
            </w:r>
          </w:p>
          <w:p w:rsidR="00DF48DB" w:rsidRDefault="00DF48DB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Razrednik/prezentira učenicima aplikaciju koja je ujedno i izazov za učenike. Poziva ih da preuzmu aplikaciju StayOff </w:t>
            </w:r>
            <w:r w:rsidR="00037A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(Prilog 3)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koja </w:t>
            </w:r>
            <w:r w:rsidR="00855E9C">
              <w:rPr>
                <w:rFonts w:ascii="Times New Roman" w:hAnsi="Times New Roman" w:cs="Times New Roman"/>
                <w:bCs/>
                <w:sz w:val="24"/>
                <w:szCs w:val="24"/>
              </w:rPr>
              <w:t>prati</w:t>
            </w:r>
            <w:bookmarkStart w:id="12" w:name="_GoBack"/>
            <w:bookmarkEnd w:id="12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vrijeme provedeno na odr</w:t>
            </w:r>
            <w:r w:rsidR="00037A30">
              <w:rPr>
                <w:rFonts w:ascii="Times New Roman" w:hAnsi="Times New Roman" w:cs="Times New Roman"/>
                <w:bCs/>
                <w:sz w:val="24"/>
                <w:szCs w:val="24"/>
              </w:rPr>
              <w:t>eđenoj aplikaciji na uređaju, 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7A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ako je vrijeme prekoračeno,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nudi mogućnost</w:t>
            </w:r>
            <w:r w:rsidR="00037A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zabrane pristupa istoj. Učenici će u virtualnoj učionici objavljivati rezultate svog uspjeha svakog dana u isto vrijeme. </w:t>
            </w:r>
          </w:p>
          <w:p w:rsidR="00466179" w:rsidRDefault="00466179" w:rsidP="004612F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0C6A6D">
            <w:pPr>
              <w:jc w:val="both"/>
              <w:rPr>
                <w:bCs/>
              </w:rPr>
            </w:pPr>
            <w:r w:rsidRPr="000C6A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Završni dio </w:t>
            </w:r>
          </w:p>
          <w:p w:rsidR="00000000" w:rsidRDefault="00332D48">
            <w:pPr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 zadnjih 5</w:t>
            </w:r>
            <w:ins w:id="13" w:author="sk-mpovalec" w:date="2021-09-15T15:32:00Z"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del w:id="14" w:author="sk-mpovalec" w:date="2021-09-15T15:32:00Z">
              <w:r w:rsidDel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-</w:delText>
              </w:r>
            </w:del>
            <w:ins w:id="15" w:author="sk-mpovalec" w:date="2021-09-15T15:32:00Z"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–</w:t>
              </w:r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 minuta sata predviđena je aktivnost opuštanja. </w:t>
            </w:r>
          </w:p>
          <w:p w:rsidR="00332D48" w:rsidRPr="00332D48" w:rsidRDefault="00332D48" w:rsidP="00332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aktivnost: Opuštanje </w:t>
            </w:r>
          </w:p>
          <w:p w:rsidR="00332D48" w:rsidRPr="00332D48" w:rsidRDefault="00332D48" w:rsidP="00332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>Za ovu aktivnost razrednik/razrednica prigušuje svjetlost u učionici, zatvara prozore i vrata kako bi se buka smanjila na minimum.  Ima pripremlje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nu glazbu za opuštanje (Prilog 4</w:t>
            </w: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te ih vodi </w:t>
            </w:r>
            <w:ins w:id="16" w:author="sk-mpovalec" w:date="2021-09-15T15:32:00Z"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s </w:t>
              </w:r>
            </w:ins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>pomoću krat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ke vježbe za opuštanje (Prilog 5</w:t>
            </w: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ins w:id="17" w:author="sk-mpovalec" w:date="2021-09-15T15:32:00Z">
              <w:r w:rsidR="00E6204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332D48" w:rsidRPr="00332D48" w:rsidRDefault="00332D48" w:rsidP="00332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vodi učenike kroz kratko opuštanje:</w:t>
            </w:r>
          </w:p>
          <w:p w:rsidR="00332D48" w:rsidRPr="00332D48" w:rsidRDefault="00332D48" w:rsidP="00332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Udobno se smjesti </w:t>
            </w:r>
          </w:p>
          <w:p w:rsidR="00332D48" w:rsidRPr="00332D48" w:rsidRDefault="00332D48" w:rsidP="00332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Sklopi oči </w:t>
            </w:r>
          </w:p>
          <w:p w:rsidR="00332D48" w:rsidRPr="00332D48" w:rsidRDefault="00332D48" w:rsidP="00332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Razrednik/razrednica pušta pripremljenu glazbu te ugodnim glasom vodi učenike kroz kratku vježbu opuštanja.</w:t>
            </w:r>
          </w:p>
          <w:p w:rsidR="00332D48" w:rsidRPr="00332D48" w:rsidRDefault="00332D48" w:rsidP="00332D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Nakon 3 minute učenici otvaraju oči te još neko vrijeme razrednik/razrednica dopušta učenicima odmor.</w:t>
            </w:r>
          </w:p>
          <w:p w:rsidR="00000000" w:rsidRDefault="00332D48" w:rsidP="00E62047">
            <w:pPr>
              <w:rPr>
                <w:bCs/>
              </w:rPr>
              <w:pPrChange w:id="18" w:author="sk-mpovalec" w:date="2021-09-15T15:33:00Z">
                <w:pPr>
                  <w:jc w:val="both"/>
                </w:pPr>
              </w:pPrChange>
            </w:pPr>
            <w:r w:rsidRPr="00332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opisuju svoje dojmove. </w:t>
            </w:r>
            <w:r w:rsidR="00AA0C99" w:rsidRPr="00E31005">
              <w:rPr>
                <w:b/>
                <w:bCs/>
              </w:rPr>
              <w:br/>
            </w:r>
          </w:p>
        </w:tc>
      </w:tr>
    </w:tbl>
    <w:p w:rsidR="000210F5" w:rsidRDefault="00081590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000000" w:rsidRDefault="00EA1A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A6D" w:rsidRPr="000C6A6D">
        <w:rPr>
          <w:rFonts w:ascii="Times New Roman" w:hAnsi="Times New Roman" w:cs="Times New Roman"/>
          <w:sz w:val="24"/>
          <w:szCs w:val="24"/>
        </w:rPr>
        <w:t xml:space="preserve">Zaokruži crvenim flomasterom </w:t>
      </w:r>
      <w:r w:rsidR="00C90D07" w:rsidRPr="00C90D07">
        <w:rPr>
          <w:rFonts w:ascii="Times New Roman" w:hAnsi="Times New Roman" w:cs="Times New Roman"/>
          <w:sz w:val="24"/>
          <w:szCs w:val="24"/>
        </w:rPr>
        <w:t>stvari</w:t>
      </w:r>
      <w:r w:rsidR="000C6A6D" w:rsidRPr="000C6A6D">
        <w:rPr>
          <w:rFonts w:ascii="Times New Roman" w:hAnsi="Times New Roman" w:cs="Times New Roman"/>
          <w:sz w:val="24"/>
          <w:szCs w:val="24"/>
        </w:rPr>
        <w:t xml:space="preserve"> koje te ometaju u odmoru ili odlasku na spavanje</w:t>
      </w:r>
      <w:r w:rsidR="00C90D07">
        <w:rPr>
          <w:rFonts w:ascii="Times New Roman" w:hAnsi="Times New Roman" w:cs="Times New Roman"/>
          <w:sz w:val="24"/>
          <w:szCs w:val="24"/>
        </w:rPr>
        <w:t>.</w:t>
      </w:r>
      <w:r w:rsidR="000C6A6D" w:rsidRPr="000C6A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tbl>
      <w:tblPr>
        <w:tblStyle w:val="TableGrid"/>
        <w:tblpPr w:leftFromText="180" w:rightFromText="180" w:vertAnchor="text" w:horzAnchor="margin" w:tblpY="249"/>
        <w:tblW w:w="9308" w:type="dxa"/>
        <w:tblLook w:val="04A0"/>
      </w:tblPr>
      <w:tblGrid>
        <w:gridCol w:w="3102"/>
        <w:gridCol w:w="3103"/>
        <w:gridCol w:w="3103"/>
      </w:tblGrid>
      <w:tr w:rsidR="00C90D07" w:rsidTr="00195FA4">
        <w:trPr>
          <w:trHeight w:val="733"/>
        </w:trPr>
        <w:tc>
          <w:tcPr>
            <w:tcW w:w="3102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 igrice</w:t>
            </w:r>
          </w:p>
        </w:tc>
        <w:tc>
          <w:tcPr>
            <w:tcW w:w="3103" w:type="dxa"/>
            <w:vMerge w:val="restart"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231F20"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-73660</wp:posOffset>
                  </wp:positionH>
                  <wp:positionV relativeFrom="paragraph">
                    <wp:posOffset>445273</wp:posOffset>
                  </wp:positionV>
                  <wp:extent cx="1683935" cy="3170276"/>
                  <wp:effectExtent l="0" t="0" r="0" b="0"/>
                  <wp:wrapNone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935" cy="31702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03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Zabrinutost </w:t>
            </w:r>
          </w:p>
        </w:tc>
      </w:tr>
      <w:tr w:rsidR="00C90D07" w:rsidTr="00195FA4">
        <w:trPr>
          <w:trHeight w:val="753"/>
        </w:trPr>
        <w:tc>
          <w:tcPr>
            <w:tcW w:w="3102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Večernje prejedanje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Društvene mreže</w:t>
            </w:r>
          </w:p>
        </w:tc>
      </w:tr>
      <w:tr w:rsidR="00C90D07" w:rsidTr="00195FA4">
        <w:trPr>
          <w:trHeight w:val="733"/>
        </w:trPr>
        <w:tc>
          <w:tcPr>
            <w:tcW w:w="3102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Nemir 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796881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Napitci bogati šećerom </w:t>
            </w:r>
          </w:p>
        </w:tc>
      </w:tr>
      <w:tr w:rsidR="00C90D07" w:rsidTr="00195FA4">
        <w:trPr>
          <w:trHeight w:val="733"/>
        </w:trPr>
        <w:tc>
          <w:tcPr>
            <w:tcW w:w="3102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Televizija 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156422">
              <w:rPr>
                <w:rFonts w:ascii="Times New Roman" w:hAnsi="Times New Roman" w:cs="Times New Roman"/>
                <w:sz w:val="24"/>
                <w:szCs w:val="24"/>
              </w:rPr>
              <w:t>ućanski poslovi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D07" w:rsidTr="00195FA4">
        <w:trPr>
          <w:trHeight w:val="753"/>
        </w:trPr>
        <w:tc>
          <w:tcPr>
            <w:tcW w:w="3102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Učenje 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Domaća zadaća</w:t>
            </w:r>
          </w:p>
        </w:tc>
      </w:tr>
      <w:tr w:rsidR="00C90D07" w:rsidTr="00195FA4">
        <w:trPr>
          <w:trHeight w:val="733"/>
        </w:trPr>
        <w:tc>
          <w:tcPr>
            <w:tcW w:w="3102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Treninzi 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Prijatelji</w:t>
            </w:r>
          </w:p>
        </w:tc>
      </w:tr>
      <w:tr w:rsidR="00C90D07" w:rsidTr="00195FA4">
        <w:trPr>
          <w:trHeight w:val="753"/>
        </w:trPr>
        <w:tc>
          <w:tcPr>
            <w:tcW w:w="3102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Zdravstvene poteškoće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Buka </w:t>
            </w:r>
          </w:p>
        </w:tc>
      </w:tr>
      <w:tr w:rsidR="00C90D07" w:rsidTr="00195FA4">
        <w:trPr>
          <w:trHeight w:val="733"/>
        </w:trPr>
        <w:tc>
          <w:tcPr>
            <w:tcW w:w="3102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Fizičko okruženje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195FA4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Napetost</w:t>
            </w:r>
          </w:p>
        </w:tc>
      </w:tr>
    </w:tbl>
    <w:p w:rsidR="00000000" w:rsidRPr="00E62047" w:rsidRDefault="00EA1AE8">
      <w:pPr>
        <w:spacing w:after="0"/>
        <w:rPr>
          <w:rFonts w:ascii="Times New Roman" w:hAnsi="Times New Roman" w:cs="Times New Roman"/>
          <w:b/>
          <w:sz w:val="24"/>
          <w:szCs w:val="24"/>
          <w:rPrChange w:id="19" w:author="sk-mpovalec" w:date="2021-09-15T15:3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E62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0000" w:rsidRPr="00E62047" w:rsidRDefault="00EA1A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2047">
        <w:rPr>
          <w:rFonts w:ascii="Times New Roman" w:hAnsi="Times New Roman" w:cs="Times New Roman"/>
          <w:b/>
          <w:sz w:val="24"/>
          <w:szCs w:val="24"/>
          <w:rPrChange w:id="20" w:author="sk-mpovalec" w:date="2021-09-15T15:33:00Z">
            <w:rPr>
              <w:b/>
            </w:rPr>
          </w:rPrChange>
        </w:rPr>
        <w:t xml:space="preserve"> </w:t>
      </w:r>
      <w:r w:rsidR="00C90D07" w:rsidRPr="00E62047">
        <w:rPr>
          <w:rFonts w:ascii="Times New Roman" w:hAnsi="Times New Roman" w:cs="Times New Roman"/>
          <w:sz w:val="24"/>
          <w:szCs w:val="24"/>
          <w:rPrChange w:id="21" w:author="sk-mpovalec" w:date="2021-09-15T15:33:00Z">
            <w:rPr/>
          </w:rPrChange>
        </w:rPr>
        <w:t xml:space="preserve">Zaokruži crvenim flomasterom stvari koje te ometaju u odmoru ili odlasku na spavanje.                                                                                            </w:t>
      </w:r>
      <w:r w:rsidRPr="00E62047">
        <w:rPr>
          <w:rFonts w:ascii="Times New Roman" w:hAnsi="Times New Roman" w:cs="Times New Roman"/>
          <w:b/>
          <w:sz w:val="24"/>
          <w:szCs w:val="24"/>
          <w:rPrChange w:id="22" w:author="sk-mpovalec" w:date="2021-09-15T15:33:00Z">
            <w:rPr>
              <w:b/>
            </w:rPr>
          </w:rPrChange>
        </w:rPr>
        <w:t xml:space="preserve">                  </w:t>
      </w:r>
    </w:p>
    <w:tbl>
      <w:tblPr>
        <w:tblStyle w:val="TableGrid"/>
        <w:tblpPr w:leftFromText="180" w:rightFromText="180" w:vertAnchor="text" w:horzAnchor="margin" w:tblpY="249"/>
        <w:tblW w:w="9308" w:type="dxa"/>
        <w:tblLook w:val="04A0"/>
      </w:tblPr>
      <w:tblGrid>
        <w:gridCol w:w="3102"/>
        <w:gridCol w:w="3103"/>
        <w:gridCol w:w="3103"/>
      </w:tblGrid>
      <w:tr w:rsidR="00C83166" w:rsidTr="001969B8">
        <w:trPr>
          <w:trHeight w:val="733"/>
        </w:trPr>
        <w:tc>
          <w:tcPr>
            <w:tcW w:w="3102" w:type="dxa"/>
          </w:tcPr>
          <w:p w:rsidR="00000000" w:rsidRDefault="000C6A6D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Video igrice</w:t>
            </w:r>
          </w:p>
        </w:tc>
        <w:tc>
          <w:tcPr>
            <w:tcW w:w="3103" w:type="dxa"/>
            <w:vMerge w:val="restart"/>
          </w:tcPr>
          <w:p w:rsidR="00000000" w:rsidRDefault="00081590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231F20"/>
                <w:sz w:val="24"/>
                <w:szCs w:val="24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468133</wp:posOffset>
                  </wp:positionV>
                  <wp:extent cx="1683935" cy="3170276"/>
                  <wp:effectExtent l="0" t="0" r="0" b="0"/>
                  <wp:wrapNone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935" cy="31702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03" w:type="dxa"/>
          </w:tcPr>
          <w:p w:rsidR="00000000" w:rsidRDefault="000C6A6D">
            <w:pPr>
              <w:spacing w:before="24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 xml:space="preserve">Zabrinutost </w:t>
            </w:r>
          </w:p>
        </w:tc>
      </w:tr>
      <w:tr w:rsidR="00C83166" w:rsidTr="001969B8">
        <w:trPr>
          <w:trHeight w:val="753"/>
        </w:trPr>
        <w:tc>
          <w:tcPr>
            <w:tcW w:w="3102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Večernje prejedanje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Društvene mreže</w:t>
            </w:r>
          </w:p>
        </w:tc>
      </w:tr>
      <w:tr w:rsidR="00C83166" w:rsidTr="001969B8">
        <w:trPr>
          <w:trHeight w:val="733"/>
        </w:trPr>
        <w:tc>
          <w:tcPr>
            <w:tcW w:w="3102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Nemir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Energetski napitci</w:t>
            </w:r>
          </w:p>
        </w:tc>
      </w:tr>
      <w:tr w:rsidR="00C83166" w:rsidTr="001969B8">
        <w:trPr>
          <w:trHeight w:val="733"/>
        </w:trPr>
        <w:tc>
          <w:tcPr>
            <w:tcW w:w="3102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Televizija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156422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Kućanski poslovi</w:t>
            </w:r>
          </w:p>
        </w:tc>
      </w:tr>
      <w:tr w:rsidR="00C83166" w:rsidTr="001969B8">
        <w:trPr>
          <w:trHeight w:val="753"/>
        </w:trPr>
        <w:tc>
          <w:tcPr>
            <w:tcW w:w="3102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Učenje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Domaća zadaća</w:t>
            </w:r>
          </w:p>
        </w:tc>
      </w:tr>
      <w:tr w:rsidR="00C83166" w:rsidTr="001969B8">
        <w:trPr>
          <w:trHeight w:val="733"/>
        </w:trPr>
        <w:tc>
          <w:tcPr>
            <w:tcW w:w="3102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Treninzi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Prijatelji</w:t>
            </w:r>
          </w:p>
        </w:tc>
      </w:tr>
      <w:tr w:rsidR="00C83166" w:rsidTr="001969B8">
        <w:trPr>
          <w:trHeight w:val="753"/>
        </w:trPr>
        <w:tc>
          <w:tcPr>
            <w:tcW w:w="3102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Zdravstvene poteškoće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 xml:space="preserve">Buka </w:t>
            </w:r>
          </w:p>
        </w:tc>
      </w:tr>
      <w:tr w:rsidR="00C83166" w:rsidTr="001969B8">
        <w:trPr>
          <w:trHeight w:val="733"/>
        </w:trPr>
        <w:tc>
          <w:tcPr>
            <w:tcW w:w="3102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Fizičko okruženje</w:t>
            </w:r>
          </w:p>
        </w:tc>
        <w:tc>
          <w:tcPr>
            <w:tcW w:w="3103" w:type="dxa"/>
            <w:vMerge/>
          </w:tcPr>
          <w:p w:rsidR="00000000" w:rsidRDefault="00081590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000000" w:rsidRDefault="000C6A6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A6D">
              <w:rPr>
                <w:rFonts w:ascii="Times New Roman" w:hAnsi="Times New Roman" w:cs="Times New Roman"/>
                <w:sz w:val="24"/>
                <w:szCs w:val="24"/>
              </w:rPr>
              <w:t>Napetost</w:t>
            </w:r>
          </w:p>
        </w:tc>
      </w:tr>
    </w:tbl>
    <w:p w:rsidR="00DF48DB" w:rsidRDefault="00DF48DB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Prilog 2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>Video igrice – često uz njih provodimo duže vremena nego smo planirali, a one su osmišljene tako da izazivaju osjećaj zadovoljstva, iščekivanja, napetosti…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>Večernje prejedanje – neumjereno konzumiranje hrane u večernjim satima može rezultirati nesanicom zbog probavnih tegova, osjećaja težine u želucu i drugo.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>Nemir – osjećaj nemira nas može spriječiti da se opustimo ili zaspemo.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>Televizija – televizijski program je osmišljen tako da konstantno nudi i prikazuje različite filmove, serije i druge programske sadržaje koji nas mogu držati budnima dugo u noć.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>Učenje – učenje je dobro, no valja pravilno rasporediti vrijeme za učenje i vrijeme za odmor, nakon nekog vremena, naš mozak se umara te teško pamti nove sadržaje.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Treninzi – fizičko kretanje je poželjno no katkada naše tijelo traži odmor za oporavak mišića. 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>Zdravstvene poteškoće – neke od nas zdravstvene poteškoće poput bolova i sličnog mogu iscrpiti i ometati u odlasku na spavanje.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Fizičko okruženje – izvori jake svjetlosti, neudoban krevet, ekstremne temperature mogu nas omesti prilikom odlaska na spavanje. 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Zabrinutost – zabrinutost zbog školskih obaveza, obiteljskih situacija ili odnosa među vršnjacima mogu izazvati nesanicu i konstantnu napetost. 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Društvene mreže – društvene mreže nude bezbroj zabavnih sadržaja, a uz to pruža mogućnost naše dostupnosti 24 sata na dan te nas to može omesti u raznim dnevnim obavezama, a ne samo za vrijeme odmora. 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Napitci bogati šećerom – ovi napitci mogu prevariti naše tijelo te stvoriti osjećaj odmorenosti i navalu energije. 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Kućanski poslovi  – katkada nakon škole se vratimo iscrpljeni i umorni no često za sobom ostavljamo nered te nas dočeka soba koju je potrebno pospremiti, važno je paziti na urednost kako kod kuće, tako i u školi te organizirati vrijeme za pomoć roditeljima u kućanskim poslovima. 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Domaća zadaća – organizacija vremena za pisanje domaće zadaće može uštediti naše vrijeme i ostaviti nam više vremena za odmor. 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Prijatelji – prijatelji često žele komunicirati jedni s drugima, provoditi vrijeme zajedno, imati zajedničke aktivnosti, važno je katkada izdvojiti vrijeme za sebe i odmoriti se. 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lastRenderedPageBreak/>
        <w:t>Buka – buka može dolaziti iz različitih izvora, glasovi ljudi, zvukovi uređaja, buka automobila i drugih vozila i omesti nas prilikom odlaska na spavanje.</w:t>
      </w:r>
    </w:p>
    <w:p w:rsidR="00DF48DB" w:rsidRDefault="00DF48DB" w:rsidP="00DF48DB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Napetost – slično kao i nemir, tijelo i um se ne mogu opustiti te teško uspijevamo zaspati i odmoriti se. </w:t>
      </w:r>
    </w:p>
    <w:p w:rsidR="00000000" w:rsidRDefault="00081590">
      <w:pPr>
        <w:pStyle w:val="ListParagraph"/>
        <w:rPr>
          <w:bCs/>
        </w:rPr>
      </w:pPr>
    </w:p>
    <w:p w:rsidR="00037A30" w:rsidRDefault="00037A30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3</w:t>
      </w:r>
    </w:p>
    <w:p w:rsidR="00037A30" w:rsidRPr="00332D48" w:rsidRDefault="000C6A6D" w:rsidP="001470FC">
      <w:pPr>
        <w:rPr>
          <w:rFonts w:ascii="Times New Roman" w:hAnsi="Times New Roman" w:cs="Times New Roman"/>
          <w:sz w:val="24"/>
          <w:szCs w:val="24"/>
        </w:rPr>
      </w:pPr>
      <w:r w:rsidRPr="000C6A6D">
        <w:rPr>
          <w:rFonts w:ascii="Times New Roman" w:hAnsi="Times New Roman" w:cs="Times New Roman"/>
          <w:sz w:val="24"/>
          <w:szCs w:val="24"/>
        </w:rPr>
        <w:t xml:space="preserve">Aplikacija </w:t>
      </w:r>
    </w:p>
    <w:p w:rsidR="00332D48" w:rsidRDefault="000C6A6D" w:rsidP="001470FC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0C6A6D">
          <w:rPr>
            <w:rStyle w:val="Hyperlink"/>
            <w:rFonts w:ascii="Times New Roman" w:hAnsi="Times New Roman" w:cs="Times New Roman"/>
            <w:sz w:val="24"/>
            <w:szCs w:val="24"/>
          </w:rPr>
          <w:t>https://play.google.com/store/apps/details?id=com.app.floatingapptimer.com&amp;hl=hr&amp;gl=US</w:t>
        </w:r>
      </w:hyperlink>
      <w:r w:rsidRPr="000C6A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D48" w:rsidRPr="00332D48" w:rsidRDefault="00332D48" w:rsidP="001470FC">
      <w:pPr>
        <w:rPr>
          <w:rFonts w:ascii="Times New Roman" w:hAnsi="Times New Roman" w:cs="Times New Roman"/>
          <w:sz w:val="24"/>
          <w:szCs w:val="24"/>
        </w:rPr>
      </w:pPr>
    </w:p>
    <w:p w:rsidR="00332D48" w:rsidRDefault="00332D48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4</w:t>
      </w:r>
    </w:p>
    <w:p w:rsidR="00332D48" w:rsidRDefault="000C6A6D" w:rsidP="001470FC">
      <w:pPr>
        <w:rPr>
          <w:rFonts w:ascii="Times New Roman" w:hAnsi="Times New Roman" w:cs="Times New Roman"/>
          <w:sz w:val="24"/>
          <w:szCs w:val="24"/>
        </w:rPr>
      </w:pPr>
      <w:r w:rsidRPr="000C6A6D">
        <w:rPr>
          <w:rFonts w:ascii="Times New Roman" w:hAnsi="Times New Roman" w:cs="Times New Roman"/>
          <w:sz w:val="24"/>
          <w:szCs w:val="24"/>
        </w:rPr>
        <w:t xml:space="preserve">Glazba za opuštanje </w:t>
      </w:r>
    </w:p>
    <w:p w:rsidR="00332D48" w:rsidRDefault="000C6A6D" w:rsidP="001470FC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332D48" w:rsidRPr="009162A4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https://www.youtube.com/watch?v=5khaK4LQi1Q</w:t>
        </w:r>
      </w:hyperlink>
      <w:r w:rsidR="00332D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D48" w:rsidRDefault="00332D48" w:rsidP="001470FC">
      <w:pPr>
        <w:rPr>
          <w:rFonts w:ascii="Times New Roman" w:hAnsi="Times New Roman" w:cs="Times New Roman"/>
          <w:sz w:val="24"/>
          <w:szCs w:val="24"/>
        </w:rPr>
      </w:pPr>
    </w:p>
    <w:p w:rsidR="00332D48" w:rsidRPr="00332D48" w:rsidRDefault="000C6A6D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0C6A6D">
        <w:rPr>
          <w:rFonts w:ascii="Times New Roman" w:hAnsi="Times New Roman" w:cs="Times New Roman"/>
          <w:b/>
          <w:sz w:val="24"/>
          <w:szCs w:val="24"/>
        </w:rPr>
        <w:t>Prilog 5</w:t>
      </w:r>
    </w:p>
    <w:p w:rsidR="00332D48" w:rsidRDefault="00332D48" w:rsidP="00147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Vježba opuštanja </w:t>
      </w:r>
    </w:p>
    <w:p w:rsidR="00000000" w:rsidRDefault="00332D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32D48">
        <w:rPr>
          <w:rFonts w:ascii="Times New Roman" w:hAnsi="Times New Roman" w:cs="Times New Roman"/>
          <w:sz w:val="24"/>
          <w:szCs w:val="24"/>
        </w:rPr>
        <w:t>„Oblak misli – otpuhni misao</w:t>
      </w:r>
      <w:del w:id="23" w:author="sk-mpovalec" w:date="2021-09-15T15:34:00Z">
        <w:r w:rsidRPr="00332D48" w:rsidDel="00E62047">
          <w:rPr>
            <w:rFonts w:ascii="Times New Roman" w:hAnsi="Times New Roman" w:cs="Times New Roman"/>
            <w:sz w:val="24"/>
            <w:szCs w:val="24"/>
          </w:rPr>
          <w:delText>“</w:delText>
        </w:r>
      </w:del>
      <w:ins w:id="24" w:author="sk-mpovalec" w:date="2021-09-15T15:34:00Z">
        <w:r w:rsidR="00E62047">
          <w:rPr>
            <w:rFonts w:ascii="Times New Roman" w:hAnsi="Times New Roman" w:cs="Times New Roman"/>
            <w:sz w:val="24"/>
            <w:szCs w:val="24"/>
          </w:rPr>
          <w:t>”</w:t>
        </w:r>
      </w:ins>
    </w:p>
    <w:p w:rsidR="00000000" w:rsidRDefault="00332D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32D48">
        <w:rPr>
          <w:rFonts w:ascii="Times New Roman" w:hAnsi="Times New Roman" w:cs="Times New Roman"/>
          <w:sz w:val="24"/>
          <w:szCs w:val="24"/>
        </w:rPr>
        <w:t>Udahni duboko kroz nos (1-2-3-4).</w:t>
      </w:r>
    </w:p>
    <w:p w:rsidR="00000000" w:rsidRDefault="00332D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32D48">
        <w:rPr>
          <w:rFonts w:ascii="Times New Roman" w:hAnsi="Times New Roman" w:cs="Times New Roman"/>
          <w:sz w:val="24"/>
          <w:szCs w:val="24"/>
        </w:rPr>
        <w:t>Izdahni kroz usta (1-2-3-4).</w:t>
      </w:r>
    </w:p>
    <w:p w:rsidR="00000000" w:rsidRDefault="00332D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32D48">
        <w:rPr>
          <w:rFonts w:ascii="Times New Roman" w:hAnsi="Times New Roman" w:cs="Times New Roman"/>
          <w:sz w:val="24"/>
          <w:szCs w:val="24"/>
        </w:rPr>
        <w:t>Dok izdišeš zrak (1-2-3-4)</w:t>
      </w:r>
    </w:p>
    <w:p w:rsidR="00000000" w:rsidRDefault="00332D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32D48">
        <w:rPr>
          <w:rFonts w:ascii="Times New Roman" w:hAnsi="Times New Roman" w:cs="Times New Roman"/>
          <w:sz w:val="24"/>
          <w:szCs w:val="24"/>
        </w:rPr>
        <w:t>zamisli kako oblak nestaje, u trenu se raspline.</w:t>
      </w:r>
    </w:p>
    <w:p w:rsidR="00000000" w:rsidRDefault="00332D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32D48">
        <w:rPr>
          <w:rFonts w:ascii="Times New Roman" w:hAnsi="Times New Roman" w:cs="Times New Roman"/>
          <w:sz w:val="24"/>
          <w:szCs w:val="24"/>
        </w:rPr>
        <w:t>Otpu</w:t>
      </w:r>
      <w:ins w:id="25" w:author="sk-mpovalec" w:date="2021-09-15T15:34:00Z">
        <w:r w:rsidR="00E62047">
          <w:rPr>
            <w:rFonts w:ascii="Times New Roman" w:hAnsi="Times New Roman" w:cs="Times New Roman"/>
            <w:sz w:val="24"/>
            <w:szCs w:val="24"/>
          </w:rPr>
          <w:t>h</w:t>
        </w:r>
      </w:ins>
      <w:r w:rsidRPr="00332D48">
        <w:rPr>
          <w:rFonts w:ascii="Times New Roman" w:hAnsi="Times New Roman" w:cs="Times New Roman"/>
          <w:sz w:val="24"/>
          <w:szCs w:val="24"/>
        </w:rPr>
        <w:t>ni oblak!</w:t>
      </w:r>
    </w:p>
    <w:p w:rsidR="00000000" w:rsidRDefault="00332D48">
      <w:pPr>
        <w:jc w:val="center"/>
        <w:rPr>
          <w:rFonts w:ascii="Times New Roman" w:hAnsi="Times New Roman" w:cs="Times New Roman"/>
          <w:sz w:val="24"/>
          <w:szCs w:val="24"/>
        </w:rPr>
      </w:pPr>
      <w:r w:rsidRPr="00332D48">
        <w:rPr>
          <w:rFonts w:ascii="Times New Roman" w:hAnsi="Times New Roman" w:cs="Times New Roman"/>
          <w:sz w:val="24"/>
          <w:szCs w:val="24"/>
        </w:rPr>
        <w:t>Sada ponovi isto, ali s nekom drugom misli.</w:t>
      </w:r>
    </w:p>
    <w:p w:rsidR="00081590" w:rsidRDefault="00332D4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Izvor: </w:t>
      </w:r>
      <w:hyperlink r:id="rId9" w:history="1">
        <w:r w:rsidRPr="009162A4">
          <w:rPr>
            <w:rStyle w:val="Hyperlink"/>
            <w:rFonts w:ascii="Times New Roman" w:hAnsi="Times New Roman" w:cs="Times New Roman"/>
            <w:sz w:val="24"/>
            <w:szCs w:val="24"/>
          </w:rPr>
          <w:t>https://www.poliklinika-djeca.hr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1590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26E33"/>
    <w:multiLevelType w:val="hybridMultilevel"/>
    <w:tmpl w:val="6DEEC85C"/>
    <w:lvl w:ilvl="0" w:tplc="280EEC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36058"/>
    <w:multiLevelType w:val="hybridMultilevel"/>
    <w:tmpl w:val="527EF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94C57"/>
    <w:multiLevelType w:val="hybridMultilevel"/>
    <w:tmpl w:val="D7788EF0"/>
    <w:lvl w:ilvl="0" w:tplc="F7B81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FE29F8"/>
    <w:multiLevelType w:val="hybridMultilevel"/>
    <w:tmpl w:val="B9C40680"/>
    <w:lvl w:ilvl="0" w:tplc="F7B81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35D27"/>
    <w:multiLevelType w:val="hybridMultilevel"/>
    <w:tmpl w:val="EA4CEC6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11"/>
  </w:num>
  <w:num w:numId="10">
    <w:abstractNumId w:val="8"/>
  </w:num>
  <w:num w:numId="11">
    <w:abstractNumId w:val="10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11768"/>
    <w:rsid w:val="00037A30"/>
    <w:rsid w:val="0004277A"/>
    <w:rsid w:val="00043E12"/>
    <w:rsid w:val="00081590"/>
    <w:rsid w:val="00083C9B"/>
    <w:rsid w:val="000A406F"/>
    <w:rsid w:val="000C6A6D"/>
    <w:rsid w:val="001470FC"/>
    <w:rsid w:val="00156422"/>
    <w:rsid w:val="00164F77"/>
    <w:rsid w:val="00195FA4"/>
    <w:rsid w:val="001A7E27"/>
    <w:rsid w:val="00285FDE"/>
    <w:rsid w:val="002D523A"/>
    <w:rsid w:val="002E41D1"/>
    <w:rsid w:val="002E7A17"/>
    <w:rsid w:val="003037BC"/>
    <w:rsid w:val="00313FEB"/>
    <w:rsid w:val="00332D48"/>
    <w:rsid w:val="00392DA1"/>
    <w:rsid w:val="003F3103"/>
    <w:rsid w:val="00442C58"/>
    <w:rsid w:val="004612F5"/>
    <w:rsid w:val="00466179"/>
    <w:rsid w:val="004B1390"/>
    <w:rsid w:val="004F146E"/>
    <w:rsid w:val="00524139"/>
    <w:rsid w:val="005422B4"/>
    <w:rsid w:val="005462F0"/>
    <w:rsid w:val="005535F6"/>
    <w:rsid w:val="00573494"/>
    <w:rsid w:val="00582218"/>
    <w:rsid w:val="00582FDF"/>
    <w:rsid w:val="00604F84"/>
    <w:rsid w:val="00662406"/>
    <w:rsid w:val="00667AF4"/>
    <w:rsid w:val="006D35E7"/>
    <w:rsid w:val="00796881"/>
    <w:rsid w:val="007B6EFC"/>
    <w:rsid w:val="007E1A07"/>
    <w:rsid w:val="00810E10"/>
    <w:rsid w:val="00855E9C"/>
    <w:rsid w:val="008B1991"/>
    <w:rsid w:val="008E196B"/>
    <w:rsid w:val="008F7F57"/>
    <w:rsid w:val="00914C7D"/>
    <w:rsid w:val="009354AB"/>
    <w:rsid w:val="0093633A"/>
    <w:rsid w:val="00936FB8"/>
    <w:rsid w:val="00975E73"/>
    <w:rsid w:val="00A026F7"/>
    <w:rsid w:val="00A05332"/>
    <w:rsid w:val="00A51938"/>
    <w:rsid w:val="00AA0C99"/>
    <w:rsid w:val="00B0376B"/>
    <w:rsid w:val="00C270CC"/>
    <w:rsid w:val="00C55B2E"/>
    <w:rsid w:val="00C83166"/>
    <w:rsid w:val="00C90D07"/>
    <w:rsid w:val="00C94C82"/>
    <w:rsid w:val="00CC72EB"/>
    <w:rsid w:val="00CD737E"/>
    <w:rsid w:val="00CE3DF7"/>
    <w:rsid w:val="00D04ECA"/>
    <w:rsid w:val="00D1524C"/>
    <w:rsid w:val="00D302E4"/>
    <w:rsid w:val="00D36EF2"/>
    <w:rsid w:val="00D77B78"/>
    <w:rsid w:val="00D9679A"/>
    <w:rsid w:val="00DF48DB"/>
    <w:rsid w:val="00E260E8"/>
    <w:rsid w:val="00E31005"/>
    <w:rsid w:val="00E430E3"/>
    <w:rsid w:val="00E62047"/>
    <w:rsid w:val="00E64353"/>
    <w:rsid w:val="00EA1AE8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90D07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khaK4LQi1Q" TargetMode="External"/><Relationship Id="rId3" Type="http://schemas.openxmlformats.org/officeDocument/2006/relationships/styles" Target="styles.xml"/><Relationship Id="rId7" Type="http://schemas.openxmlformats.org/officeDocument/2006/relationships/hyperlink" Target="https://play.google.com/store/apps/details?id=com.app.floatingapptimer.com&amp;hl=hr&amp;gl=US" TargetMode="Externa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oliklinika-djec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1944C-E217-447B-BB8F-EE0425424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1107</Words>
  <Characters>6311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10</cp:revision>
  <dcterms:created xsi:type="dcterms:W3CDTF">2021-09-09T13:20:00Z</dcterms:created>
  <dcterms:modified xsi:type="dcterms:W3CDTF">2021-09-15T13:40:00Z</dcterms:modified>
</cp:coreProperties>
</file>